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55CC0A9"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ins w:id="3" w:author="Autor">
        <w:r w:rsidR="00326D99">
          <w:rPr>
            <w:sz w:val="22"/>
            <w:szCs w:val="22"/>
          </w:rPr>
          <w:t xml:space="preserve">přehledové </w:t>
        </w:r>
      </w:ins>
      <w:r w:rsidRPr="00EF200E">
        <w:rPr>
          <w:sz w:val="22"/>
          <w:szCs w:val="22"/>
        </w:rPr>
        <w:t>strojní výkresy s měněnými prvky vozidla</w:t>
      </w:r>
      <w:ins w:id="4" w:author="Autor">
        <w:r w:rsidR="00326D99">
          <w:rPr>
            <w:sz w:val="22"/>
            <w:szCs w:val="22"/>
          </w:rPr>
          <w:t xml:space="preserve"> a jejich umístěním</w:t>
        </w:r>
      </w:ins>
      <w:r w:rsidRPr="00EF200E">
        <w:rPr>
          <w:sz w:val="22"/>
          <w:szCs w:val="22"/>
        </w:rPr>
        <w:t>, výkres kotvení všech nových prvků</w:t>
      </w:r>
      <w:ins w:id="5" w:author="Auto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ins>
      <w:r w:rsidRPr="00EF200E">
        <w:rPr>
          <w:sz w:val="22"/>
          <w:szCs w:val="22"/>
        </w:rPr>
        <w:t xml:space="preserve">, schéma elektrického zapojení samotného Systému </w:t>
      </w:r>
      <w:del w:id="6" w:author="Autor">
        <w:r w:rsidR="003D1E9A" w:rsidDel="001879D9">
          <w:rPr>
            <w:sz w:val="22"/>
            <w:szCs w:val="22"/>
          </w:rPr>
          <w:br/>
        </w:r>
      </w:del>
      <w:r w:rsidRPr="00EF200E">
        <w:rPr>
          <w:sz w:val="22"/>
          <w:szCs w:val="22"/>
        </w:rPr>
        <w:t xml:space="preserve">a </w:t>
      </w:r>
      <w:ins w:id="7" w:author="Autor">
        <w:r w:rsidR="00576D0E">
          <w:rPr>
            <w:sz w:val="22"/>
            <w:szCs w:val="22"/>
          </w:rPr>
          <w:t xml:space="preserve">popis </w:t>
        </w:r>
      </w:ins>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8" w:name="_Hlk192433209"/>
      <w:r w:rsidRPr="00EF200E">
        <w:rPr>
          <w:b/>
          <w:sz w:val="22"/>
          <w:szCs w:val="22"/>
        </w:rPr>
        <w:t>do 6-ti měsíců</w:t>
      </w:r>
      <w:r w:rsidRPr="00EF200E">
        <w:rPr>
          <w:sz w:val="22"/>
          <w:szCs w:val="22"/>
        </w:rPr>
        <w:t xml:space="preserve"> </w:t>
      </w:r>
      <w:bookmarkEnd w:id="8"/>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9"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9"/>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10"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10"/>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11" w:name="_Hlk192436450"/>
      <w:r w:rsidRPr="00363386">
        <w:rPr>
          <w:sz w:val="22"/>
          <w:szCs w:val="22"/>
        </w:rPr>
        <w:t xml:space="preserve">dle přílohy č. </w:t>
      </w:r>
      <w:r w:rsidR="001E27C5" w:rsidRPr="00363386">
        <w:rPr>
          <w:sz w:val="22"/>
          <w:szCs w:val="22"/>
        </w:rPr>
        <w:t xml:space="preserve">3 </w:t>
      </w:r>
      <w:bookmarkEnd w:id="11"/>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12"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12"/>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13"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13"/>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14"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14"/>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5"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5"/>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6"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6"/>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7"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7"/>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FECD6" w14:textId="77777777" w:rsidR="00D56E27" w:rsidRDefault="00D56E27">
      <w:r>
        <w:separator/>
      </w:r>
    </w:p>
  </w:endnote>
  <w:endnote w:type="continuationSeparator" w:id="0">
    <w:p w14:paraId="38028A56" w14:textId="77777777" w:rsidR="00D56E27" w:rsidRDefault="00D56E27">
      <w:r>
        <w:continuationSeparator/>
      </w:r>
    </w:p>
  </w:endnote>
  <w:endnote w:type="continuationNotice" w:id="1">
    <w:p w14:paraId="132493A7" w14:textId="77777777" w:rsidR="00D56E27" w:rsidRDefault="00D56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A734F" w14:textId="77777777" w:rsidR="00D56E27" w:rsidRDefault="00D56E27">
      <w:r>
        <w:separator/>
      </w:r>
    </w:p>
  </w:footnote>
  <w:footnote w:type="continuationSeparator" w:id="0">
    <w:p w14:paraId="06B25D78" w14:textId="77777777" w:rsidR="00D56E27" w:rsidRDefault="00D56E27">
      <w:r>
        <w:continuationSeparator/>
      </w:r>
    </w:p>
  </w:footnote>
  <w:footnote w:type="continuationNotice" w:id="1">
    <w:p w14:paraId="559B6AF4" w14:textId="77777777" w:rsidR="00D56E27" w:rsidRDefault="00D56E27"/>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3C13"/>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17469</Words>
  <Characters>103073</Characters>
  <Application>Microsoft Office Word</Application>
  <DocSecurity>0</DocSecurity>
  <Lines>858</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2026-01-08T14:14:00Z</dcterms:created>
  <dcterms:modified xsi:type="dcterms:W3CDTF">2026-01-08T14:14:00Z</dcterms:modified>
</cp:coreProperties>
</file>